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N1"/>
        <w:bidi w:val="0"/>
        <w:jc w:val="left"/>
        <w:rPr/>
      </w:pPr>
      <w:r>
        <w:rPr/>
        <w:t>Level 1</w:t>
      </w:r>
    </w:p>
    <w:p>
      <w:pPr>
        <w:pStyle w:val="CN2"/>
        <w:bidi w:val="0"/>
        <w:jc w:val="left"/>
        <w:rPr/>
      </w:pPr>
      <w:r>
        <w:rPr/>
        <w:t>Level 2</w:t>
      </w:r>
    </w:p>
    <w:p>
      <w:pPr>
        <w:pStyle w:val="Heading3"/>
        <w:bidi w:val="0"/>
        <w:jc w:val="left"/>
        <w:rPr/>
      </w:pPr>
      <w:r>
        <w:rPr/>
        <w:t xml:space="preserve">Level 3 </w:t>
      </w:r>
      <w:r>
        <w:rPr/>
        <w:t>(from Heading 3)</w:t>
      </w:r>
    </w:p>
    <w:p>
      <w:pPr>
        <w:pStyle w:val="CN4"/>
        <w:bidi w:val="0"/>
        <w:jc w:val="left"/>
        <w:rPr/>
      </w:pPr>
      <w:r>
        <w:rPr/>
        <w:t>Level 4</w:t>
      </w:r>
    </w:p>
    <w:p>
      <w:pPr>
        <w:pStyle w:val="CN5"/>
        <w:bidi w:val="0"/>
        <w:jc w:val="left"/>
        <w:rPr/>
      </w:pPr>
      <w:r>
        <w:rPr/>
        <w:t>Level 5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numPr>
          <w:numId w:val="1"/>
          <w:ilvl w:val="2"/>
        </w:numPr>
        <w:bidi w:val="0"/>
        <w:jc w:val="left"/>
        <w:rPr/>
      </w:pPr>
      <w:r>
        <w:rPr/>
        <w:t>Direct formatting with "Outline" numbering.</w:t>
      </w:r>
    </w:p>
    <w:sectPr>
      <w:headerReference w:type="default" r:id="rId2"/>
      <w:type w:val="nextPage"/>
      <w:pgSz w:orient="landscape" w:w="8391" w:h="5953"/>
      <w:pgMar w:left="1134" w:right="1134" w:header="1134" w:top="1693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bidi w:val="0"/>
      <w:jc w:val="center"/>
      <w:rPr/>
    </w:pPr>
    <w:r>
      <w:rPr/>
      <w:t>Chapter Numbering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CN1"/>
      <w:numFmt w:val="ordinalText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CN2"/>
      <w:numFmt w:val="decimal"/>
      <w:lvlText w:val="%1.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ordinal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CN4"/>
      <w:numFmt w:val="lowerRoman"/>
      <w:lvlText w:val="%1.%2.%3.%4"/>
      <w:lvlJc w:val="left"/>
      <w:pPr>
        <w:tabs>
          <w:tab w:val="num" w:pos="0"/>
        </w:tabs>
        <w:ind w:left="0" w:hanging="0"/>
      </w:pPr>
    </w:lvl>
    <w:lvl w:ilvl="4">
      <w:start w:val="1"/>
      <w:pStyle w:val="CN5"/>
      <w:numFmt w:val="upperLetter"/>
      <w:lvlText w:val="%1.%2.%3.%4.%5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Times New Roman"/>
        <w:kern w:val="2"/>
        <w:sz w:val="24"/>
        <w:szCs w:val="24"/>
        <w:lang w:val="en-GB" w:eastAsia="zh-CN" w:bidi="ar-SA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DejaVu Sans" w:cs="Times New Roman"/>
      <w:color w:val="auto"/>
      <w:kern w:val="2"/>
      <w:sz w:val="24"/>
      <w:szCs w:val="24"/>
      <w:lang w:val="en-GB" w:eastAsia="zh-CN" w:bidi="ar-SA"/>
    </w:rPr>
  </w:style>
  <w:style w:type="paragraph" w:styleId="Heading1">
    <w:name w:val="Heading 1"/>
    <w:basedOn w:val="Heading"/>
    <w:next w:val="TextBody"/>
    <w:qFormat/>
    <w:pPr>
      <w:spacing w:before="240" w:after="120"/>
    </w:pPr>
    <w:rPr>
      <w:b/>
      <w:bCs/>
      <w:sz w:val="36"/>
      <w:szCs w:val="36"/>
    </w:rPr>
  </w:style>
  <w:style w:type="paragraph" w:styleId="Heading2">
    <w:name w:val="Heading 2"/>
    <w:basedOn w:val="Heading"/>
    <w:next w:val="TextBody"/>
    <w:qFormat/>
    <w:pPr>
      <w:spacing w:before="200" w:after="120"/>
    </w:pPr>
    <w:rPr>
      <w:b/>
      <w:bCs/>
      <w:sz w:val="32"/>
      <w:szCs w:val="32"/>
    </w:rPr>
  </w:style>
  <w:style w:type="paragraph" w:styleId="Heading3">
    <w:name w:val="Heading 3"/>
    <w:basedOn w:val="Heading"/>
    <w:next w:val="TextBody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Heading"/>
    <w:next w:val="TextBody"/>
    <w:qFormat/>
    <w:pPr>
      <w:spacing w:before="120" w:after="120"/>
    </w:pPr>
    <w:rPr>
      <w:b/>
      <w:bCs/>
      <w:i/>
      <w:iCs/>
      <w:sz w:val="27"/>
      <w:szCs w:val="27"/>
    </w:rPr>
  </w:style>
  <w:style w:type="paragraph" w:styleId="Heading5">
    <w:name w:val="Heading 5"/>
    <w:basedOn w:val="Heading"/>
    <w:next w:val="TextBody"/>
    <w:qFormat/>
    <w:pPr>
      <w:spacing w:before="120" w:after="60"/>
    </w:pPr>
    <w:rPr>
      <w:b/>
      <w:bCs/>
      <w:sz w:val="24"/>
      <w:szCs w:val="24"/>
    </w:rPr>
  </w:style>
  <w:style w:type="character" w:styleId="LineNumbering">
    <w:name w:val="Line Numbering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Times New Roman" w:hAnsi="Times New Roman" w:eastAsia="DejaVu Sans" w:cs="Times New Roman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Times New Roman" w:hAnsi="Times New Roman" w:cs="Times New Roman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Times New Roman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Times New Roman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3061" w:leader="none"/>
        <w:tab w:val="right" w:pos="6123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paragraph" w:styleId="CN1">
    <w:name w:val="CN1"/>
    <w:basedOn w:val="Normal"/>
    <w:qFormat/>
    <w:pPr>
      <w:numPr>
        <w:ilvl w:val="0"/>
        <w:numId w:val="1"/>
      </w:numPr>
      <w:outlineLvl w:val="0"/>
    </w:pPr>
    <w:rPr/>
  </w:style>
  <w:style w:type="paragraph" w:styleId="CN2">
    <w:name w:val="CN2"/>
    <w:basedOn w:val="CN1"/>
    <w:qFormat/>
    <w:pPr>
      <w:numPr>
        <w:ilvl w:val="1"/>
        <w:numId w:val="1"/>
      </w:numPr>
      <w:outlineLvl w:val="1"/>
    </w:pPr>
    <w:rPr/>
  </w:style>
  <w:style w:type="paragraph" w:styleId="CN4">
    <w:name w:val="CN4"/>
    <w:basedOn w:val="Normal"/>
    <w:qFormat/>
    <w:pPr>
      <w:numPr>
        <w:ilvl w:val="3"/>
        <w:numId w:val="1"/>
      </w:numPr>
      <w:outlineLvl w:val="3"/>
    </w:pPr>
    <w:rPr/>
  </w:style>
  <w:style w:type="paragraph" w:styleId="CN5">
    <w:name w:val="CN5"/>
    <w:basedOn w:val="CN4"/>
    <w:qFormat/>
    <w:pPr>
      <w:numPr>
        <w:ilvl w:val="4"/>
        <w:numId w:val="1"/>
      </w:numPr>
      <w:outlineLvl w:val="4"/>
    </w:pPr>
    <w:rPr/>
  </w:style>
  <w:style w:type="paragraph" w:styleId="Footer">
    <w:name w:val="Foot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LibreOffice/6.4.7.2$Linux_X86_64 LibreOffice_project/40$Build-2</Application>
  <Pages>1</Pages>
  <Words>25</Words>
  <Characters>142</Characters>
  <CharactersWithSpaces>155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2021-05-13T12:59:12Z</dcterms:created>
  <dc:creator/>
  <dc:description/>
  <dc:language>en-GB</dc:language>
  <cp:lastModifiedBy/>
  <dcterms:modified xsi:type="dcterms:W3CDTF">2021-05-13T13:09:38Z</dcterms:modified>
  <cp:revision>2</cp:revision>
  <dc:subject/>
  <dc:title/>
</cp:coreProperties>
</file>